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91661" w:rsidTr="008916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661" w:rsidRPr="00595A9B" w:rsidRDefault="0089166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595A9B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661" w:rsidRPr="00595A9B" w:rsidRDefault="000E2226" w:rsidP="000E2226">
            <w:pPr>
              <w:ind w:firstLine="0"/>
              <w:rPr>
                <w:b/>
                <w:sz w:val="24"/>
                <w:szCs w:val="24"/>
              </w:rPr>
            </w:pPr>
            <w:r w:rsidRPr="00595A9B">
              <w:rPr>
                <w:b/>
                <w:sz w:val="24"/>
                <w:szCs w:val="24"/>
              </w:rPr>
              <w:t>204Е26</w:t>
            </w:r>
          </w:p>
        </w:tc>
      </w:tr>
      <w:tr w:rsidR="00891661" w:rsidTr="008916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661" w:rsidRPr="00595A9B" w:rsidRDefault="0089166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95A9B">
              <w:rPr>
                <w:b/>
                <w:sz w:val="24"/>
                <w:szCs w:val="24"/>
              </w:rPr>
              <w:t xml:space="preserve">Номер материала </w:t>
            </w:r>
            <w:r w:rsidRPr="00595A9B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661" w:rsidRPr="00595A9B" w:rsidRDefault="000E2226" w:rsidP="000E2226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595A9B">
              <w:rPr>
                <w:b/>
                <w:sz w:val="24"/>
                <w:szCs w:val="24"/>
                <w:lang w:val="en-US"/>
              </w:rPr>
              <w:t>2217152</w:t>
            </w:r>
          </w:p>
        </w:tc>
      </w:tr>
    </w:tbl>
    <w:p w:rsidR="00595A9B" w:rsidRDefault="00595A9B" w:rsidP="00595A9B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Первый заместитель директора - главный инженер</w:t>
      </w:r>
    </w:p>
    <w:p w:rsidR="00595A9B" w:rsidRDefault="00595A9B" w:rsidP="00595A9B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1F5706" w:rsidRPr="00205DDF" w:rsidRDefault="00595A9B" w:rsidP="00595A9B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595A9B" w:rsidRPr="00595A9B" w:rsidRDefault="00595A9B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595A9B" w:rsidRDefault="00595A9B" w:rsidP="004F6968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9727F7">
        <w:rPr>
          <w:b/>
          <w:sz w:val="24"/>
          <w:szCs w:val="24"/>
        </w:rPr>
        <w:t>3</w:t>
      </w:r>
      <w:r w:rsidR="002D277B">
        <w:rPr>
          <w:b/>
          <w:sz w:val="24"/>
          <w:szCs w:val="24"/>
        </w:rPr>
        <w:t xml:space="preserve"> СТп-1</w:t>
      </w:r>
      <w:r w:rsidR="009727F7">
        <w:rPr>
          <w:b/>
          <w:sz w:val="24"/>
          <w:szCs w:val="24"/>
        </w:rPr>
        <w:t>0</w:t>
      </w:r>
      <w:r w:rsidR="00350872">
        <w:rPr>
          <w:b/>
          <w:sz w:val="24"/>
          <w:szCs w:val="24"/>
        </w:rPr>
        <w:t> </w:t>
      </w:r>
      <w:r w:rsidR="00D26D37">
        <w:rPr>
          <w:b/>
          <w:sz w:val="24"/>
          <w:szCs w:val="24"/>
        </w:rPr>
        <w:t>70/120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595A9B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  <w:gridCol w:w="1418"/>
      </w:tblGrid>
      <w:tr w:rsidR="006A6C9D" w:rsidRPr="00205DDF" w:rsidTr="00595A9B">
        <w:trPr>
          <w:trHeight w:val="88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595A9B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205DDF" w:rsidRDefault="00D26D37" w:rsidP="003F48A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34850" w:rsidRPr="00205DDF">
              <w:rPr>
                <w:sz w:val="24"/>
                <w:szCs w:val="24"/>
              </w:rPr>
              <w:t xml:space="preserve"> СТп-1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5B2972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кВ – 6 и 10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595A9B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486A7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486A78">
              <w:rPr>
                <w:color w:val="000000"/>
                <w:sz w:val="24"/>
                <w:szCs w:val="24"/>
              </w:rPr>
              <w:t>3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595A9B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D26D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D26D37">
              <w:rPr>
                <w:color w:val="000000"/>
                <w:sz w:val="24"/>
                <w:szCs w:val="24"/>
              </w:rPr>
              <w:t>70; 95; 120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595A9B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Тип муфты – соединительная</w:t>
            </w:r>
            <w:r w:rsidR="00486A78">
              <w:rPr>
                <w:color w:val="000000"/>
                <w:sz w:val="24"/>
                <w:szCs w:val="24"/>
              </w:rPr>
              <w:t>,</w:t>
            </w:r>
            <w:r w:rsidRPr="00CA1B04">
              <w:rPr>
                <w:color w:val="000000"/>
                <w:sz w:val="24"/>
                <w:szCs w:val="24"/>
              </w:rPr>
              <w:t xml:space="preserve"> на основе термоусаживаемых изделий.</w:t>
            </w:r>
          </w:p>
        </w:tc>
      </w:tr>
      <w:tr w:rsidR="00486A78" w:rsidRPr="00205DDF" w:rsidTr="00595A9B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486A78" w:rsidRPr="00205DDF" w:rsidRDefault="00486A78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486A78" w:rsidRPr="00205DDF" w:rsidRDefault="00486A78" w:rsidP="00E86F7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Область применения и назначение – для соединения 3-х жильных силовых каб</w:t>
            </w:r>
            <w:r w:rsidRPr="00205DDF">
              <w:rPr>
                <w:color w:val="000000"/>
                <w:sz w:val="24"/>
                <w:szCs w:val="24"/>
              </w:rPr>
              <w:t>е</w:t>
            </w:r>
            <w:r w:rsidRPr="00205DDF">
              <w:rPr>
                <w:color w:val="000000"/>
                <w:sz w:val="24"/>
                <w:szCs w:val="24"/>
              </w:rPr>
              <w:t>лей с бумажной маслопропитанной изоляцией с броней или без брони, с общей алюминиевой или свинцовой оболочкой. Используются для кабелей, проложе</w:t>
            </w:r>
            <w:r w:rsidRPr="00205DDF">
              <w:rPr>
                <w:color w:val="000000"/>
                <w:sz w:val="24"/>
                <w:szCs w:val="24"/>
              </w:rPr>
              <w:t>н</w:t>
            </w:r>
            <w:r w:rsidRPr="00205DDF">
              <w:rPr>
                <w:color w:val="000000"/>
                <w:sz w:val="24"/>
                <w:szCs w:val="24"/>
              </w:rPr>
              <w:t>ных в тоннелях, кабельных коллекторах, грунте – без ограничения по уровню прокладки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486A78" w:rsidRPr="00205DDF" w:rsidTr="00595A9B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486A78" w:rsidRPr="00205DDF" w:rsidRDefault="00486A78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486A78" w:rsidRPr="00205DDF" w:rsidRDefault="00486A78" w:rsidP="00E86F7D">
            <w:pPr>
              <w:tabs>
                <w:tab w:val="left" w:pos="1325"/>
              </w:tabs>
              <w:ind w:firstLine="49"/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обеспечения полной герметичности муфты после монтажа, на внутреннюю поверхность термоусаживаемых трубок, перчаток и кожуха сплошным равномерным слоем должен быть нанесен терм</w:t>
            </w:r>
            <w:r w:rsidRPr="00205DDF">
              <w:rPr>
                <w:sz w:val="24"/>
                <w:szCs w:val="24"/>
              </w:rPr>
              <w:t>о</w:t>
            </w:r>
            <w:r w:rsidRPr="00205DDF">
              <w:rPr>
                <w:sz w:val="24"/>
                <w:szCs w:val="24"/>
              </w:rPr>
              <w:t>плавкий клей;  для крепежа провода заземления к металлическим оболочкам с</w:t>
            </w:r>
            <w:r w:rsidRPr="00205DDF">
              <w:rPr>
                <w:sz w:val="24"/>
                <w:szCs w:val="24"/>
              </w:rPr>
              <w:t>о</w:t>
            </w:r>
            <w:r w:rsidRPr="00205DDF">
              <w:rPr>
                <w:sz w:val="24"/>
                <w:szCs w:val="24"/>
              </w:rPr>
              <w:t>единяемых кабелей должны быть предусмотрены пружины постоянного давл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ния; для обеспечения дополнительной изоляции и придаче конструкции допо</w:t>
            </w:r>
            <w:r w:rsidRPr="00205DDF">
              <w:rPr>
                <w:sz w:val="24"/>
                <w:szCs w:val="24"/>
              </w:rPr>
              <w:t>л</w:t>
            </w:r>
            <w:r w:rsidRPr="00205DDF">
              <w:rPr>
                <w:sz w:val="24"/>
                <w:szCs w:val="24"/>
              </w:rPr>
              <w:t>нительной жесткости в комплекте муфты должна быть предусмотрена гибкая межфазная изолирующая распорка, а наружный кожух должен состоять из двух термоусаживаемых трубок, монтируемых внахлест.</w:t>
            </w:r>
          </w:p>
        </w:tc>
      </w:tr>
      <w:tr w:rsidR="00486A78" w:rsidRPr="00205DDF" w:rsidTr="00595A9B">
        <w:trPr>
          <w:trHeight w:val="5523"/>
        </w:trPr>
        <w:tc>
          <w:tcPr>
            <w:tcW w:w="1843" w:type="dxa"/>
            <w:vMerge/>
            <w:shd w:val="clear" w:color="auto" w:fill="auto"/>
            <w:vAlign w:val="center"/>
          </w:tcPr>
          <w:p w:rsidR="00486A78" w:rsidRPr="00205DDF" w:rsidRDefault="00486A78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486A78" w:rsidRPr="00205DDF" w:rsidRDefault="00486A78" w:rsidP="00E86F7D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Изолирующие перчатки*.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Внутренние</w:t>
            </w:r>
            <w:r>
              <w:rPr>
                <w:color w:val="333333"/>
                <w:sz w:val="24"/>
                <w:szCs w:val="24"/>
              </w:rPr>
              <w:t xml:space="preserve"> изолирующие трубки*.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Внешние анти</w:t>
            </w:r>
            <w:r>
              <w:rPr>
                <w:color w:val="333333"/>
                <w:sz w:val="24"/>
                <w:szCs w:val="24"/>
              </w:rPr>
              <w:t>трекинговые изолирующие трубки*.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Электропроводящие трубки*.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Толстостенные изолирующие ма</w:t>
            </w:r>
            <w:r>
              <w:rPr>
                <w:color w:val="333333"/>
                <w:sz w:val="24"/>
                <w:szCs w:val="24"/>
              </w:rPr>
              <w:t>нжеты*</w:t>
            </w:r>
            <w:r w:rsidR="00397B20">
              <w:rPr>
                <w:color w:val="33333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(на место соединения жил).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Внутренний кожух*.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Внешний защитный кожух*.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Герметик маслостойкий.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Пластина-герметик.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Мастика для зап</w:t>
            </w:r>
            <w:r>
              <w:rPr>
                <w:color w:val="333333"/>
                <w:sz w:val="24"/>
                <w:szCs w:val="24"/>
              </w:rPr>
              <w:t>олнения межфазного пространства.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Изолирующая межжильная распорка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Провод заземления с наконечником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pStyle w:val="af0"/>
              <w:numPr>
                <w:ilvl w:val="0"/>
                <w:numId w:val="20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Припой</w:t>
            </w:r>
            <w:r>
              <w:rPr>
                <w:color w:val="000000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Паяльный жир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Пружины постоянного давления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Болтовые алюминиевые соединители с 4-мя срывными болтами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Бандажная медная проволока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Изоляционная лента (ПВХ)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Бандажная нить.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Киперная лента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Экранирующая алюминиевая лента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Наждачная бумага.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Салфетки обтирочные (х/б).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Комплектовочная ведомость</w:t>
            </w:r>
            <w:r>
              <w:rPr>
                <w:color w:val="333333"/>
                <w:sz w:val="24"/>
                <w:szCs w:val="24"/>
              </w:rPr>
              <w:t>.</w:t>
            </w:r>
            <w:r w:rsidRPr="00205DDF">
              <w:rPr>
                <w:color w:val="333333"/>
                <w:sz w:val="24"/>
                <w:szCs w:val="24"/>
              </w:rPr>
              <w:t xml:space="preserve"> 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Упаковочная коробка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ind w:left="360"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5DDF">
              <w:rPr>
                <w:bCs/>
                <w:color w:val="000000"/>
                <w:sz w:val="24"/>
                <w:szCs w:val="24"/>
              </w:rPr>
              <w:t>* - термоусаживаемые компоненты (должны обладать стойкостью к ультр</w:t>
            </w:r>
            <w:r w:rsidRPr="00205DDF">
              <w:rPr>
                <w:bCs/>
                <w:color w:val="000000"/>
                <w:sz w:val="24"/>
                <w:szCs w:val="24"/>
              </w:rPr>
              <w:t>а</w:t>
            </w:r>
            <w:r w:rsidRPr="00205DDF">
              <w:rPr>
                <w:bCs/>
                <w:color w:val="000000"/>
                <w:sz w:val="24"/>
                <w:szCs w:val="24"/>
              </w:rPr>
              <w:t>фиолетовому излучению и погодным условиям)</w:t>
            </w:r>
          </w:p>
        </w:tc>
      </w:tr>
      <w:tr w:rsidR="00E34850" w:rsidRPr="00205DDF" w:rsidTr="00595A9B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595A9B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 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длина пути утечки </w:t>
            </w:r>
            <w:r w:rsidR="00595A9B">
              <w:rPr>
                <w:sz w:val="24"/>
                <w:szCs w:val="24"/>
              </w:rPr>
              <w:t xml:space="preserve">для </w:t>
            </w:r>
            <w:r w:rsidRPr="00205DDF">
              <w:rPr>
                <w:sz w:val="24"/>
                <w:szCs w:val="24"/>
              </w:rPr>
              <w:t>внешней изоляции концевых муфт наружной установки должна соо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ветствовать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B30C0E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B30C0E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B30C0E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B30C0E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B30C0E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595A9B" w:rsidRPr="00595A9B">
        <w:rPr>
          <w:sz w:val="24"/>
          <w:szCs w:val="24"/>
        </w:rPr>
        <w:t xml:space="preserve"> </w:t>
      </w:r>
      <w:r w:rsidR="00595A9B" w:rsidRPr="00837495">
        <w:rPr>
          <w:sz w:val="24"/>
          <w:szCs w:val="24"/>
        </w:rPr>
        <w:t>- «Смоленскэнерго»</w:t>
      </w:r>
      <w:r w:rsidR="00595A9B">
        <w:rPr>
          <w:szCs w:val="24"/>
        </w:rPr>
        <w:t xml:space="preserve"> </w:t>
      </w:r>
      <w:r w:rsidR="00595A9B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 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543E5F" w:rsidRDefault="00543E5F" w:rsidP="00543E5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Предмет закупки</w:t>
      </w:r>
    </w:p>
    <w:p w:rsidR="00543E5F" w:rsidRDefault="00543E5F" w:rsidP="00543E5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543E5F" w:rsidRDefault="00543E5F" w:rsidP="00543E5F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543E5F" w:rsidTr="00543E5F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543E5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543E5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543E5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543E5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E5F" w:rsidRDefault="00543E5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543E5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543E5F" w:rsidTr="00543E5F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543E5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543E5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3E5F">
              <w:rPr>
                <w:color w:val="000000"/>
                <w:sz w:val="22"/>
                <w:szCs w:val="22"/>
              </w:rPr>
              <w:t>Муфта кабельная 3СТп-10-70/120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543E5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214031,г. Смоленск, ул. Индустриальная,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543E5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E5F" w:rsidRDefault="00543E5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E5F" w:rsidRDefault="00A4404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bookmarkStart w:id="1" w:name="_GoBack"/>
            <w:bookmarkEnd w:id="1"/>
          </w:p>
        </w:tc>
      </w:tr>
    </w:tbl>
    <w:p w:rsidR="00543E5F" w:rsidRDefault="00543E5F" w:rsidP="00543E5F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90336D" w:rsidRPr="00205DDF" w:rsidRDefault="0090336D" w:rsidP="00451C4D">
      <w:pPr>
        <w:rPr>
          <w:sz w:val="24"/>
          <w:szCs w:val="24"/>
        </w:rPr>
      </w:pPr>
    </w:p>
    <w:p w:rsidR="00595A9B" w:rsidRDefault="00595A9B" w:rsidP="00595A9B">
      <w:pPr>
        <w:ind w:firstLine="0"/>
        <w:rPr>
          <w:color w:val="00B0F0"/>
          <w:sz w:val="26"/>
          <w:szCs w:val="26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</w:p>
    <w:p w:rsidR="008A5CA5" w:rsidRPr="00205DDF" w:rsidRDefault="00C23CA7" w:rsidP="00C23CA7">
      <w:pPr>
        <w:ind w:firstLine="0"/>
        <w:rPr>
          <w:color w:val="00B0F0"/>
          <w:sz w:val="24"/>
          <w:szCs w:val="24"/>
        </w:rPr>
      </w:pPr>
      <w:r w:rsidRPr="00205DDF">
        <w:rPr>
          <w:sz w:val="24"/>
          <w:szCs w:val="24"/>
        </w:rPr>
        <w:t xml:space="preserve">   </w:t>
      </w:r>
    </w:p>
    <w:sectPr w:rsidR="008A5CA5" w:rsidRPr="00205DDF" w:rsidSect="00C3258B">
      <w:headerReference w:type="even" r:id="rId13"/>
      <w:footerReference w:type="default" r:id="rId14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8EF" w:rsidRDefault="006508EF">
      <w:r>
        <w:separator/>
      </w:r>
    </w:p>
  </w:endnote>
  <w:endnote w:type="continuationSeparator" w:id="0">
    <w:p w:rsidR="006508EF" w:rsidRDefault="0065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D91119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A4404B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8EF" w:rsidRDefault="006508EF">
      <w:r>
        <w:separator/>
      </w:r>
    </w:p>
  </w:footnote>
  <w:footnote w:type="continuationSeparator" w:id="0">
    <w:p w:rsidR="006508EF" w:rsidRDefault="00650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911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9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5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7"/>
  </w:num>
  <w:num w:numId="13">
    <w:abstractNumId w:val="12"/>
  </w:num>
  <w:num w:numId="14">
    <w:abstractNumId w:val="18"/>
  </w:num>
  <w:num w:numId="15">
    <w:abstractNumId w:val="13"/>
  </w:num>
  <w:num w:numId="16">
    <w:abstractNumId w:val="4"/>
  </w:num>
  <w:num w:numId="17">
    <w:abstractNumId w:val="3"/>
  </w:num>
  <w:num w:numId="18">
    <w:abstractNumId w:val="20"/>
  </w:num>
  <w:num w:numId="19">
    <w:abstractNumId w:val="11"/>
  </w:num>
  <w:num w:numId="20">
    <w:abstractNumId w:val="19"/>
  </w:num>
  <w:num w:numId="2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443D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226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64D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4537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3E5F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5A9B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972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8EF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661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93C8A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04B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0C0E"/>
    <w:rsid w:val="00B31336"/>
    <w:rsid w:val="00B3141F"/>
    <w:rsid w:val="00B322C8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87F52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56D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9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6F7D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F69"/>
    <w:rsid w:val="00FA5105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2A397-4364-4885-BC4D-FF2052205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A77985-08DC-4446-BD38-E90C114C318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B7ACD32-1292-4F56-86F2-563F2DFC3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8FA75-5FF7-4B8A-9E16-A5779A337051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9532B071-3651-4890-BF28-5F08E7990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Алтунина Н.А.</cp:lastModifiedBy>
  <cp:revision>7</cp:revision>
  <cp:lastPrinted>2015-03-26T10:10:00Z</cp:lastPrinted>
  <dcterms:created xsi:type="dcterms:W3CDTF">2015-02-24T11:36:00Z</dcterms:created>
  <dcterms:modified xsi:type="dcterms:W3CDTF">2015-05-27T05:57:00Z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